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24C8C712"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2B15AA">
        <w:rPr>
          <w:rFonts w:ascii="Arial" w:eastAsia="Calibri" w:hAnsi="Arial" w:cs="Arial"/>
          <w:b/>
          <w:bCs/>
          <w:color w:val="000000" w:themeColor="text1"/>
          <w:sz w:val="20"/>
          <w:szCs w:val="20"/>
        </w:rPr>
        <w:t>18</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6036730E"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2B15AA">
        <w:rPr>
          <w:rFonts w:ascii="Arial" w:hAnsi="Arial" w:cs="Arial"/>
          <w:b/>
          <w:color w:val="000000" w:themeColor="text1"/>
          <w:sz w:val="24"/>
          <w:szCs w:val="19"/>
        </w:rPr>
        <w:t>5</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2B15AA" w:rsidRPr="008D182A">
        <w:rPr>
          <w:rFonts w:ascii="Arial" w:hAnsi="Arial" w:cs="Arial"/>
          <w:b/>
          <w:iCs/>
          <w:color w:val="000000" w:themeColor="text1"/>
          <w:sz w:val="24"/>
          <w:szCs w:val="19"/>
        </w:rPr>
        <w:t xml:space="preserve">Zvýšenie počtu žiakov </w:t>
      </w:r>
      <w:r w:rsidR="002B15AA" w:rsidRPr="008D182A">
        <w:rPr>
          <w:rFonts w:ascii="Arial" w:hAnsi="Arial" w:cs="Arial"/>
          <w:b/>
          <w:color w:val="000000" w:themeColor="text1"/>
          <w:sz w:val="24"/>
          <w:szCs w:val="19"/>
        </w:rPr>
        <w:t>stredných odborných škôl na praktickom vyučovaní v Banskobystrickom kraji</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proofErr w:type="spellStart"/>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proofErr w:type="spellEnd"/>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02D92B45"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8D7A77">
              <w:rPr>
                <w:rFonts w:ascii="Arial" w:hAnsi="Arial" w:cs="Arial"/>
                <w:color w:val="000000" w:themeColor="text1"/>
                <w:sz w:val="19"/>
                <w:szCs w:val="19"/>
              </w:rPr>
              <w:t>5</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Zvýšenie počtu žiakov stredných odborných škôl na praktickom vyučovaní</w:t>
            </w:r>
            <w:r w:rsidR="008D7A77">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v Banskobystrickom kraji</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045DA9C0"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8D7A77">
        <w:rPr>
          <w:rFonts w:ascii="Arial" w:hAnsi="Arial" w:cs="Arial"/>
          <w:b/>
          <w:bCs/>
          <w:color w:val="000000" w:themeColor="text1"/>
          <w:sz w:val="19"/>
          <w:szCs w:val="19"/>
        </w:rPr>
        <w:t>5</w:t>
      </w:r>
      <w:r w:rsidR="00F043AE" w:rsidRPr="008B1F42">
        <w:rPr>
          <w:rFonts w:ascii="Arial" w:hAnsi="Arial" w:cs="Arial"/>
          <w:b/>
          <w:bCs/>
          <w:color w:val="000000" w:themeColor="text1"/>
          <w:sz w:val="19"/>
          <w:szCs w:val="19"/>
        </w:rPr>
        <w:t xml:space="preserve"> </w:t>
      </w:r>
    </w:p>
    <w:p w14:paraId="6E8C17EB" w14:textId="07D86255"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8D7A77">
        <w:rPr>
          <w:rFonts w:ascii="Arial" w:hAnsi="Arial" w:cs="Arial"/>
          <w:color w:val="000000" w:themeColor="text1"/>
          <w:sz w:val="19"/>
          <w:szCs w:val="19"/>
        </w:rPr>
        <w:t>5</w:t>
      </w:r>
      <w:r w:rsidRPr="00FB4F69">
        <w:rPr>
          <w:rFonts w:ascii="Arial" w:hAnsi="Arial" w:cs="Arial"/>
          <w:color w:val="000000" w:themeColor="text1"/>
          <w:sz w:val="19"/>
          <w:szCs w:val="19"/>
        </w:rPr>
        <w:t xml:space="preserve">, ktorý je </w:t>
      </w:r>
      <w:r w:rsidR="008D7A77" w:rsidRPr="008D7A77">
        <w:rPr>
          <w:rFonts w:ascii="Arial" w:hAnsi="Arial" w:cs="Arial"/>
          <w:color w:val="000000" w:themeColor="text1"/>
          <w:sz w:val="19"/>
          <w:szCs w:val="19"/>
        </w:rPr>
        <w:t>zameraný na boj s vysokou nezamestnanosťou absolventov SOŠ, zosúladením ponuky študijných a učebných odborov SOŠ, redukovaním nesúladu medzi dopytom zamestnávateľov a existujúcou nezamestnanosťou v rámci niekoľkých okresov</w:t>
      </w:r>
      <w:r w:rsidR="00EA7014" w:rsidRPr="00EA7014">
        <w:rPr>
          <w:rFonts w:ascii="Arial" w:hAnsi="Arial" w:cs="Arial"/>
          <w:color w:val="000000" w:themeColor="text1"/>
          <w:sz w:val="19"/>
          <w:szCs w:val="19"/>
        </w:rPr>
        <w:t>.</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lastRenderedPageBreak/>
        <w:t xml:space="preserve">súlad cieľov projektu s očakávanými výsledkami IROP </w:t>
      </w:r>
    </w:p>
    <w:p w14:paraId="51A30FFC" w14:textId="31787115"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8D7A77">
        <w:rPr>
          <w:rFonts w:ascii="Arial" w:hAnsi="Arial" w:cs="Arial"/>
          <w:color w:val="000000" w:themeColor="text1"/>
          <w:sz w:val="19"/>
          <w:szCs w:val="19"/>
        </w:rPr>
        <w:t>5</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Zvýšenie počtu žiakov stredných odborných škôl na praktickom vyučovaní</w:t>
      </w:r>
      <w:r w:rsidR="008D7A77">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v Banskobystrickom kraji</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6BE05E7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posilnenie systému odborného vzdelávania a prípravy a zvýšenie jeho atraktívnosti  vytvorením regionálne/miestne špecificky zameranej ponuky vzdelávania, </w:t>
      </w:r>
    </w:p>
    <w:p w14:paraId="1994221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zlepšenie podmienok pre uplatnenie absolventov odborného vzdelávania  a prípravy pre potreby trhu práce,</w:t>
      </w:r>
    </w:p>
    <w:p w14:paraId="62EBBA5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zlepšenie materiálno-technického vybavenia stredných odborných škôl, </w:t>
      </w:r>
    </w:p>
    <w:p w14:paraId="0857B4F5"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vytvorenie technických podmienok pre inkluzíve vzdelávanie, a tým rozšírenie ponuky vzdelávania pre znevýhodnené skupiny obyvateľstva,</w:t>
      </w:r>
    </w:p>
    <w:p w14:paraId="27C5D453"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vytvorenie podmienok pre poskytovanie celoživotného vzdelávania </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774CEA38"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obstaranie a modernizácia  materiálno - technického vybavenia odborných pracovísk pre praktické vyučovanie, odborný výcvik, odbornú prax, celoživotné vzdelávanie, jazykových učební, odborných dielní, odborných učební, knižníc, prednáškových a vyučovacích miestností na stredných odborných školách, centrách odborného vzdelávania a prípravy, strediskách odbornej praxe a školských hospodárstvach a s tým súvisiace stavebné úpravy;</w:t>
      </w:r>
    </w:p>
    <w:p w14:paraId="5CC2528A"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obstaranie a modernizácia  materiálno-technického vybavenia internátov a s tým súvisiace stavebné úpravy vrátane prvkov </w:t>
      </w:r>
      <w:proofErr w:type="spellStart"/>
      <w:r w:rsidRPr="008D7A77">
        <w:rPr>
          <w:rFonts w:ascii="Arial" w:eastAsiaTheme="minorHAnsi" w:hAnsi="Arial" w:cs="Arial"/>
          <w:color w:val="000000" w:themeColor="text1"/>
          <w:sz w:val="19"/>
          <w:szCs w:val="19"/>
          <w:lang w:val="sk-SK" w:bidi="ar-SA"/>
        </w:rPr>
        <w:t>inkluzívneho</w:t>
      </w:r>
      <w:proofErr w:type="spellEnd"/>
      <w:r w:rsidRPr="008D7A77">
        <w:rPr>
          <w:rFonts w:ascii="Arial" w:eastAsiaTheme="minorHAnsi" w:hAnsi="Arial" w:cs="Arial"/>
          <w:color w:val="000000" w:themeColor="text1"/>
          <w:sz w:val="19"/>
          <w:szCs w:val="19"/>
          <w:lang w:val="sk-SK" w:bidi="ar-SA"/>
        </w:rPr>
        <w:t xml:space="preserve"> vzdelávania;</w:t>
      </w:r>
    </w:p>
    <w:p w14:paraId="25E55D10"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výstavba, prístavba, nadstavba, stavebné úpravy a rekonštrukcia vonkajších a vnútorných priestorov a areálov stredných odborných škôl, centier odborného vzdelávania a prípravy, stredísk odbornej praxe a školského hospodárstva, súvisiacich okrem iného aj so zabezpečením prvkov </w:t>
      </w:r>
      <w:proofErr w:type="spellStart"/>
      <w:r w:rsidRPr="008D7A77">
        <w:rPr>
          <w:rFonts w:ascii="Arial" w:eastAsiaTheme="minorHAnsi" w:hAnsi="Arial" w:cs="Arial"/>
          <w:color w:val="000000" w:themeColor="text1"/>
          <w:sz w:val="19"/>
          <w:szCs w:val="19"/>
          <w:lang w:val="sk-SK" w:bidi="ar-SA"/>
        </w:rPr>
        <w:t>inkluzívneho</w:t>
      </w:r>
      <w:proofErr w:type="spellEnd"/>
      <w:r w:rsidRPr="008D7A77">
        <w:rPr>
          <w:rFonts w:ascii="Arial" w:eastAsiaTheme="minorHAnsi" w:hAnsi="Arial" w:cs="Arial"/>
          <w:color w:val="000000" w:themeColor="text1"/>
          <w:sz w:val="19"/>
          <w:szCs w:val="19"/>
          <w:lang w:val="sk-SK" w:bidi="ar-SA"/>
        </w:rPr>
        <w:t xml:space="preserve"> vzdelávania a vybavenosťou pre širšiu komunitu centier odborného vzdelávania a prípravy;</w:t>
      </w:r>
    </w:p>
    <w:p w14:paraId="6B2FFBFD"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zvýšenie energetickej hospodárnosti budov stredných odborných škôl, centier odborného vzdelávania a prípravy, stredísk odbornej praxe, školských hospodárstiev vrátane internátov.</w:t>
      </w:r>
    </w:p>
    <w:p w14:paraId="052F09FF" w14:textId="453ABC75"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8D7A77">
        <w:rPr>
          <w:rFonts w:ascii="Arial" w:hAnsi="Arial" w:cs="Arial"/>
          <w:b/>
          <w:bCs/>
          <w:color w:val="000000" w:themeColor="text1"/>
          <w:sz w:val="19"/>
          <w:szCs w:val="19"/>
        </w:rPr>
        <w:t>5</w:t>
      </w:r>
      <w:r w:rsidR="008B1F42" w:rsidRPr="00FB4F69">
        <w:rPr>
          <w:rFonts w:ascii="Arial" w:hAnsi="Arial" w:cs="Arial"/>
          <w:b/>
          <w:bCs/>
          <w:color w:val="000000" w:themeColor="text1"/>
          <w:sz w:val="19"/>
          <w:szCs w:val="19"/>
        </w:rPr>
        <w:t>.</w:t>
      </w:r>
    </w:p>
    <w:p w14:paraId="789F230C" w14:textId="2BCFF66B" w:rsidR="00621A84" w:rsidRPr="00FB4F69" w:rsidRDefault="00621A84" w:rsidP="00F043AE">
      <w:pPr>
        <w:pStyle w:val="Odsekzoznamu"/>
        <w:spacing w:before="120" w:after="120" w:line="288" w:lineRule="auto"/>
        <w:ind w:left="0"/>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642D2090" w14:textId="77777777" w:rsidR="00F043AE" w:rsidRPr="00FB4F69" w:rsidRDefault="00F043AE" w:rsidP="00F043AE">
      <w:pPr>
        <w:pStyle w:val="Odsekzoznamu"/>
        <w:spacing w:before="120" w:after="120" w:line="288" w:lineRule="auto"/>
        <w:ind w:left="0"/>
        <w:jc w:val="both"/>
        <w:rPr>
          <w:rFonts w:ascii="Arial" w:hAnsi="Arial" w:cs="Arial"/>
          <w:b/>
          <w:color w:val="000000" w:themeColor="text1"/>
          <w:sz w:val="19"/>
          <w:szCs w:val="19"/>
          <w:lang w:val="sk-SK"/>
        </w:rPr>
      </w:pPr>
    </w:p>
    <w:p w14:paraId="59219106"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je v súlade so zákonom č. 209/2018 Z. z. ktorým sa mení a dopĺňa zákon č. </w:t>
      </w:r>
      <w:hyperlink r:id="rId8" w:history="1">
        <w:r w:rsidRPr="008D7A77">
          <w:rPr>
            <w:rFonts w:ascii="Arial" w:eastAsiaTheme="minorHAnsi" w:hAnsi="Arial" w:cs="Arial"/>
            <w:color w:val="000000" w:themeColor="text1"/>
            <w:sz w:val="19"/>
            <w:szCs w:val="19"/>
            <w:lang w:val="sk-SK" w:bidi="ar-SA"/>
          </w:rPr>
          <w:t xml:space="preserve">61/2015 </w:t>
        </w:r>
        <w:proofErr w:type="spellStart"/>
        <w:r w:rsidRPr="008D7A77">
          <w:rPr>
            <w:rFonts w:ascii="Arial" w:eastAsiaTheme="minorHAnsi" w:hAnsi="Arial" w:cs="Arial"/>
            <w:color w:val="000000" w:themeColor="text1"/>
            <w:sz w:val="19"/>
            <w:szCs w:val="19"/>
            <w:lang w:val="sk-SK" w:bidi="ar-SA"/>
          </w:rPr>
          <w:t>Z.z</w:t>
        </w:r>
        <w:proofErr w:type="spellEnd"/>
        <w:r w:rsidRPr="008D7A77">
          <w:rPr>
            <w:rFonts w:ascii="Arial" w:eastAsiaTheme="minorHAnsi" w:hAnsi="Arial" w:cs="Arial"/>
            <w:color w:val="000000" w:themeColor="text1"/>
            <w:sz w:val="19"/>
            <w:szCs w:val="19"/>
            <w:lang w:val="sk-SK" w:bidi="ar-SA"/>
          </w:rPr>
          <w:t>.</w:t>
        </w:r>
      </w:hyperlink>
      <w:r w:rsidRPr="008D7A77">
        <w:rPr>
          <w:rFonts w:ascii="Arial" w:eastAsiaTheme="minorHAnsi" w:hAnsi="Arial" w:cs="Arial"/>
          <w:color w:val="000000" w:themeColor="text1"/>
          <w:sz w:val="19"/>
          <w:szCs w:val="19"/>
          <w:lang w:val="sk-SK" w:bidi="ar-SA"/>
        </w:rPr>
        <w:t xml:space="preserve"> o odbornom vzdelávaní a príprave a o zmene a doplnení niektorých zákonov </w:t>
      </w:r>
    </w:p>
    <w:p w14:paraId="77C56A2B"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 požiadavkami regionálneho trhu práce a konkurencieschopnosti regiónu,</w:t>
      </w:r>
    </w:p>
    <w:p w14:paraId="6B86EF66"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so Štátnym vzdelávacím programom pre odborné vzdelávanie a prípravu pre danú skupinu študijných a učebných odborov,</w:t>
      </w:r>
    </w:p>
    <w:p w14:paraId="329B1EF5"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so zákonom č. 596/2003 Z. z. o štátnej správe v školstve a školskej samospráve v platnom znení,</w:t>
      </w:r>
    </w:p>
    <w:p w14:paraId="03FF5D1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podporuje celoživotné vzdelávanie v súlade so zákonom č. 568/2009 Z. z. o celoživotnom vzdelávaní v platnom znení,</w:t>
      </w:r>
    </w:p>
    <w:p w14:paraId="76A23AA0"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podporuje integrovaný prístup ako komplementárnu podporu aktivít z IROP a OP ĽZ, prípadné iných OP, </w:t>
      </w:r>
    </w:p>
    <w:p w14:paraId="48B00A14"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podporuje </w:t>
      </w:r>
      <w:proofErr w:type="spellStart"/>
      <w:r w:rsidRPr="008D7A77">
        <w:rPr>
          <w:rFonts w:ascii="Arial" w:eastAsiaTheme="minorHAnsi" w:hAnsi="Arial" w:cs="Arial"/>
          <w:color w:val="000000" w:themeColor="text1"/>
          <w:sz w:val="19"/>
          <w:szCs w:val="19"/>
          <w:lang w:val="sk-SK" w:bidi="ar-SA"/>
        </w:rPr>
        <w:t>inkluzívne</w:t>
      </w:r>
      <w:proofErr w:type="spellEnd"/>
      <w:r w:rsidRPr="008D7A77">
        <w:rPr>
          <w:rFonts w:ascii="Arial" w:eastAsiaTheme="minorHAnsi" w:hAnsi="Arial" w:cs="Arial"/>
          <w:color w:val="000000" w:themeColor="text1"/>
          <w:sz w:val="19"/>
          <w:szCs w:val="19"/>
          <w:lang w:val="sk-SK" w:bidi="ar-SA"/>
        </w:rPr>
        <w:t xml:space="preserve"> vzdelávanie,</w:t>
      </w:r>
    </w:p>
    <w:p w14:paraId="247F8825"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prediskutovaný a podporený príslušným zamestnávateľským zväzom, stavovskou a profesijnou organizáciou,</w:t>
      </w:r>
    </w:p>
    <w:p w14:paraId="4B96B5FA"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projekt spĺňa požiadavky v súlade s vyhláškou MŽP SR č. 532/2002 Z. z.</w:t>
      </w:r>
    </w:p>
    <w:p w14:paraId="6FD01D0C"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 regionálnymi stratégiami odborného vzdelávania a prípravy</w:t>
      </w:r>
    </w:p>
    <w:p w14:paraId="26A5185E" w14:textId="52911789" w:rsidR="00621A84" w:rsidRPr="00FB4F69" w:rsidRDefault="00621A84" w:rsidP="00621A84">
      <w:pPr>
        <w:spacing w:before="120" w:after="120" w:line="288" w:lineRule="auto"/>
        <w:jc w:val="both"/>
        <w:rPr>
          <w:rFonts w:ascii="Arial" w:hAnsi="Arial" w:cs="Arial"/>
          <w:color w:val="000000" w:themeColor="text1"/>
          <w:sz w:val="19"/>
          <w:szCs w:val="19"/>
        </w:rPr>
      </w:pPr>
      <w:r w:rsidRPr="00E462E6">
        <w:rPr>
          <w:rFonts w:ascii="Arial" w:hAnsi="Arial" w:cs="Arial"/>
          <w:color w:val="000000" w:themeColor="text1"/>
          <w:sz w:val="19"/>
          <w:szCs w:val="19"/>
        </w:rPr>
        <w:lastRenderedPageBreak/>
        <w:t>Hodnotiteľ posúdi zásadu „projekt sa realizuje v škole, ktorá je v súlade so zásadami optimalizácie siete škôl a školských zariadení (pasportizácia)“ odpoveďou (áno) v prípade, ak sa projekt realizuje v škole, ktorá je zaradená do siete škôl a školských zariadení v súlade so zákonom č. 596/2003 Z. z. o štátnej správe v školstve a školskej samospráve v platnom znení (</w:t>
      </w:r>
      <w:r w:rsidRPr="00E462E6">
        <w:rPr>
          <w:rFonts w:ascii="Arial" w:eastAsia="Helvetica" w:hAnsi="Arial" w:cs="Arial"/>
          <w:color w:val="000000" w:themeColor="text1"/>
          <w:sz w:val="19"/>
          <w:szCs w:val="19"/>
        </w:rPr>
        <w:t>najmä §15 Sieť</w:t>
      </w:r>
      <w:r w:rsidR="00CF3C08" w:rsidRPr="00E462E6">
        <w:rPr>
          <w:rFonts w:ascii="Arial" w:hAnsi="Arial" w:cs="Arial"/>
          <w:color w:val="000000" w:themeColor="text1"/>
          <w:sz w:val="19"/>
          <w:szCs w:val="19"/>
        </w:rPr>
        <w:t>)</w:t>
      </w:r>
      <w:r w:rsidR="00CF3C08">
        <w:rPr>
          <w:rFonts w:ascii="Arial" w:hAnsi="Arial" w:cs="Arial"/>
          <w:color w:val="000000" w:themeColor="text1"/>
          <w:sz w:val="19"/>
          <w:szCs w:val="19"/>
        </w:rPr>
        <w:t>.</w:t>
      </w:r>
    </w:p>
    <w:p w14:paraId="564A7108" w14:textId="0BA4DD01" w:rsidR="00621A84" w:rsidRPr="008005CD" w:rsidRDefault="00621A84" w:rsidP="00621A84">
      <w:pPr>
        <w:numPr>
          <w:ilvl w:val="1"/>
          <w:numId w:val="34"/>
        </w:numPr>
        <w:spacing w:before="120" w:after="12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r w:rsidR="008D7A77">
        <w:rPr>
          <w:rFonts w:ascii="Arial" w:hAnsi="Arial" w:cs="Arial"/>
          <w:b/>
          <w:bCs/>
          <w:color w:val="000000" w:themeColor="text1"/>
          <w:sz w:val="19"/>
          <w:szCs w:val="19"/>
        </w:rPr>
        <w:t xml:space="preserve"> </w:t>
      </w:r>
    </w:p>
    <w:p w14:paraId="00DF1687" w14:textId="77777777" w:rsidR="00621A84" w:rsidRPr="00287F6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096FEBA0" w14:textId="77777777"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 xml:space="preserve">nízkoenergetických, </w:t>
      </w:r>
      <w:proofErr w:type="spellStart"/>
      <w:r w:rsidRPr="00BC3EE4">
        <w:rPr>
          <w:rFonts w:ascii="Arial" w:hAnsi="Arial" w:cs="Arial"/>
          <w:sz w:val="19"/>
          <w:szCs w:val="19"/>
          <w:lang w:val="sk-SK"/>
        </w:rPr>
        <w:t>ultra</w:t>
      </w:r>
      <w:proofErr w:type="spellEnd"/>
      <w:r w:rsidRPr="00BC3EE4">
        <w:rPr>
          <w:rFonts w:ascii="Arial" w:hAnsi="Arial" w:cs="Arial"/>
          <w:sz w:val="19"/>
          <w:szCs w:val="19"/>
          <w:lang w:val="sk-SK"/>
        </w:rPr>
        <w:t>-nízkoenergetických budov a budov s</w:t>
      </w:r>
      <w:r>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xml:space="preserve">. Ak nie je splnenie minimálnych požiadaviek na primárnu energiu (globálny ukazovateľ) resp. ostatných ukazovateľov uskutočniteľné, musí byť táto skutočnosť odôvodnená odborne spôsobilou osobou pre energetickú certifikáciu budov (v rámci prílohy ŽoNFP - </w:t>
      </w:r>
      <w:r w:rsidRPr="00EA7014">
        <w:rPr>
          <w:rFonts w:ascii="Arial" w:hAnsi="Arial" w:cs="Arial"/>
          <w:sz w:val="19"/>
          <w:szCs w:val="19"/>
          <w:lang w:val="sk-SK"/>
        </w:rPr>
        <w:t>Projektová dokumentácia stavby),</w:t>
      </w:r>
    </w:p>
    <w:p w14:paraId="25AEFD8B" w14:textId="73E49F22"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podpora, vrátane obnovy historických budov, je podmienená predložením energetického auditu, na z</w:t>
      </w:r>
      <w:r w:rsidR="00366F27" w:rsidRPr="00EA7014">
        <w:rPr>
          <w:rFonts w:ascii="Arial" w:hAnsi="Arial" w:cs="Arial"/>
          <w:sz w:val="19"/>
          <w:szCs w:val="19"/>
          <w:lang w:val="sk-SK"/>
        </w:rPr>
        <w:t>áklade ktorého hodnotiteľ overí,</w:t>
      </w:r>
    </w:p>
    <w:p w14:paraId="4541871D"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výpočet plánovaného ročného objemu úspory PEZ na m2 celkovej podlahovej plochy,</w:t>
      </w:r>
    </w:p>
    <w:p w14:paraId="7DE93BE9"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technickú uskutočniteľnosť navrhovaných energetických opatrení,</w:t>
      </w:r>
    </w:p>
    <w:p w14:paraId="77AC5007" w14:textId="2A866150" w:rsidR="00621A84" w:rsidRPr="00EA7014" w:rsidRDefault="00621A84" w:rsidP="00621A84">
      <w:pPr>
        <w:pStyle w:val="Odsekzoznamu"/>
        <w:numPr>
          <w:ilvl w:val="0"/>
          <w:numId w:val="43"/>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w:t>
      </w:r>
      <w:r w:rsidR="00366F27" w:rsidRPr="00EA7014">
        <w:rPr>
          <w:rFonts w:ascii="Arial" w:hAnsi="Arial" w:cs="Arial"/>
          <w:sz w:val="19"/>
          <w:szCs w:val="19"/>
          <w:lang w:val="sk-SK"/>
        </w:rPr>
        <w:t xml:space="preserve"> podporené.</w:t>
      </w:r>
    </w:p>
    <w:p w14:paraId="28871C73" w14:textId="1C2388A4" w:rsidR="00621A84" w:rsidRPr="00A179DD"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 xml:space="preserve">é znenie princípov energetickej efektívnosti uvedené v IROP v časti 2.4.1.2. Hlavné zásady výberu operácií. V prípade, že v projekte nie sú navrhované aktivity zamerané na zvýšenie energetickej hospodárnosti budov </w:t>
      </w:r>
      <w:r w:rsidR="00FC1A03">
        <w:rPr>
          <w:rFonts w:ascii="Arial" w:hAnsi="Arial" w:cs="Arial"/>
          <w:sz w:val="19"/>
          <w:szCs w:val="19"/>
        </w:rPr>
        <w:t>základných</w:t>
      </w:r>
      <w:r w:rsidRPr="00287F64">
        <w:rPr>
          <w:rFonts w:ascii="Arial" w:hAnsi="Arial" w:cs="Arial"/>
          <w:sz w:val="19"/>
          <w:szCs w:val="19"/>
        </w:rPr>
        <w:t xml:space="preserve"> škôl, hodnotiteľ uvedené nehodnotí.</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F93B3F">
              <w:rPr>
                <w:rFonts w:ascii="Arial" w:eastAsia="Helvetica" w:hAnsi="Arial" w:cs="Arial"/>
                <w:color w:val="000000" w:themeColor="text1"/>
                <w:sz w:val="19"/>
                <w:szCs w:val="19"/>
              </w:rPr>
              <w:t>Value</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for</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money</w:t>
            </w:r>
            <w:proofErr w:type="spellEnd"/>
            <w:r w:rsidRPr="00F93B3F">
              <w:rPr>
                <w:rFonts w:ascii="Arial" w:eastAsia="Helvetica" w:hAnsi="Arial" w:cs="Arial"/>
                <w:color w:val="000000" w:themeColor="text1"/>
                <w:sz w:val="19"/>
                <w:szCs w:val="19"/>
              </w:rPr>
              <w:t>“.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w:t>
      </w:r>
      <w:proofErr w:type="spellStart"/>
      <w:r>
        <w:rPr>
          <w:rFonts w:ascii="Arial" w:hAnsi="Arial" w:cs="Arial"/>
          <w:color w:val="000000" w:themeColor="text1"/>
          <w:sz w:val="19"/>
          <w:szCs w:val="19"/>
          <w:lang w:val="sk-SK"/>
        </w:rPr>
        <w:t>Value</w:t>
      </w:r>
      <w:proofErr w:type="spellEnd"/>
      <w:r>
        <w:rPr>
          <w:rFonts w:ascii="Arial" w:hAnsi="Arial" w:cs="Arial"/>
          <w:color w:val="000000" w:themeColor="text1"/>
          <w:sz w:val="19"/>
          <w:szCs w:val="19"/>
          <w:lang w:val="sk-SK"/>
        </w:rPr>
        <w:t xml:space="preserve"> </w:t>
      </w:r>
      <w:proofErr w:type="spellStart"/>
      <w:r>
        <w:rPr>
          <w:rFonts w:ascii="Arial" w:hAnsi="Arial" w:cs="Arial"/>
          <w:color w:val="000000" w:themeColor="text1"/>
          <w:sz w:val="19"/>
          <w:szCs w:val="19"/>
          <w:lang w:val="sk-SK"/>
        </w:rPr>
        <w:t>for</w:t>
      </w:r>
      <w:proofErr w:type="spellEnd"/>
      <w:r>
        <w:rPr>
          <w:rFonts w:ascii="Arial" w:hAnsi="Arial" w:cs="Arial"/>
          <w:color w:val="000000" w:themeColor="text1"/>
          <w:sz w:val="19"/>
          <w:szCs w:val="19"/>
          <w:lang w:val="sk-SK"/>
        </w:rPr>
        <w:t xml:space="preserve">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2340C980"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lastRenderedPageBreak/>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77EE81A" w14:textId="2A9AF48E" w:rsidR="00E462E6" w:rsidRDefault="00E462E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15A4AD87" w14:textId="69A1C186" w:rsidR="00E462E6" w:rsidRDefault="00E462E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7D8A1555" w14:textId="77777777" w:rsidR="00E462E6" w:rsidRDefault="00E462E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 xml:space="preserve">Uvedené sa overuje prostredníctvom stanovených </w:t>
            </w:r>
            <w:proofErr w:type="spellStart"/>
            <w:r w:rsidRPr="00F93B3F">
              <w:rPr>
                <w:rFonts w:ascii="Arial" w:hAnsi="Arial" w:cs="Arial"/>
                <w:color w:val="000000" w:themeColor="text1"/>
                <w:sz w:val="19"/>
                <w:szCs w:val="19"/>
                <w:u w:color="000000"/>
              </w:rPr>
              <w:t>benchmarkov</w:t>
            </w:r>
            <w:proofErr w:type="spellEnd"/>
            <w:r w:rsidRPr="00F93B3F">
              <w:rPr>
                <w:rFonts w:ascii="Arial" w:hAnsi="Arial" w:cs="Arial"/>
                <w:color w:val="000000" w:themeColor="text1"/>
                <w:sz w:val="19"/>
                <w:szCs w:val="19"/>
                <w:u w:color="000000"/>
              </w:rPr>
              <w:t xml:space="preserve">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 xml:space="preserve">V prípade prekročenia stanovených </w:t>
            </w:r>
            <w:proofErr w:type="spellStart"/>
            <w:r>
              <w:rPr>
                <w:rFonts w:ascii="Arial" w:hAnsi="Arial" w:cs="Arial"/>
                <w:i/>
                <w:iCs/>
                <w:color w:val="000000"/>
                <w:sz w:val="19"/>
                <w:szCs w:val="19"/>
                <w:bdr w:val="none" w:sz="0" w:space="0" w:color="auto" w:frame="1"/>
              </w:rPr>
              <w:t>benchmarkov</w:t>
            </w:r>
            <w:proofErr w:type="spellEnd"/>
            <w:r>
              <w:rPr>
                <w:rFonts w:ascii="Arial" w:hAnsi="Arial" w:cs="Arial"/>
                <w:i/>
                <w:iCs/>
                <w:color w:val="000000"/>
                <w:sz w:val="19"/>
                <w:szCs w:val="19"/>
                <w:bdr w:val="none" w:sz="0" w:space="0" w:color="auto" w:frame="1"/>
              </w:rPr>
              <w:t xml:space="preserve">, alebo prekročenia stanovených finančných limitov budú výdavky nad referenčnú hodnotu </w:t>
            </w:r>
            <w:proofErr w:type="spellStart"/>
            <w:r>
              <w:rPr>
                <w:rFonts w:ascii="Arial" w:hAnsi="Arial" w:cs="Arial"/>
                <w:i/>
                <w:iCs/>
                <w:color w:val="000000"/>
                <w:sz w:val="19"/>
                <w:szCs w:val="19"/>
                <w:bdr w:val="none" w:sz="0" w:space="0" w:color="auto" w:frame="1"/>
              </w:rPr>
              <w:t>benchmarku</w:t>
            </w:r>
            <w:proofErr w:type="spellEnd"/>
            <w:r>
              <w:rPr>
                <w:rFonts w:ascii="Arial" w:hAnsi="Arial" w:cs="Arial"/>
                <w:i/>
                <w:iCs/>
                <w:color w:val="000000"/>
                <w:sz w:val="19"/>
                <w:szCs w:val="19"/>
                <w:bdr w:val="none" w:sz="0" w:space="0" w:color="auto" w:frame="1"/>
              </w:rPr>
              <w:t>,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proofErr w:type="spellStart"/>
      <w:r w:rsidRPr="003C6DE1">
        <w:rPr>
          <w:rFonts w:ascii="Arial" w:eastAsiaTheme="minorHAnsi" w:hAnsi="Arial" w:cs="Arial"/>
          <w:color w:val="000000" w:themeColor="text1"/>
          <w:sz w:val="19"/>
          <w:szCs w:val="19"/>
          <w:bdr w:val="none" w:sz="0" w:space="0" w:color="auto"/>
          <w:lang w:val="sk-SK"/>
        </w:rPr>
        <w:t>benchmarkov</w:t>
      </w:r>
      <w:proofErr w:type="spellEnd"/>
      <w:r w:rsidRPr="003C6DE1">
        <w:rPr>
          <w:rFonts w:ascii="Arial" w:eastAsiaTheme="minorHAnsi" w:hAnsi="Arial" w:cs="Arial"/>
          <w:color w:val="000000" w:themeColor="text1"/>
          <w:sz w:val="19"/>
          <w:szCs w:val="19"/>
          <w:bdr w:val="none" w:sz="0" w:space="0" w:color="auto"/>
          <w:lang w:val="sk-SK"/>
        </w:rPr>
        <w:t xml:space="preserve">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lastRenderedPageBreak/>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proofErr w:type="spellStart"/>
      <w:r>
        <w:rPr>
          <w:rFonts w:ascii="Arial" w:hAnsi="Arial" w:cs="Arial"/>
          <w:sz w:val="19"/>
          <w:szCs w:val="19"/>
        </w:rPr>
        <w:t>benchmarky</w:t>
      </w:r>
      <w:proofErr w:type="spellEnd"/>
      <w:r>
        <w:rPr>
          <w:rFonts w:ascii="Arial" w:hAnsi="Arial" w:cs="Arial"/>
          <w:sz w:val="19"/>
          <w:szCs w:val="19"/>
        </w:rPr>
        <w:t xml:space="preserve">,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w:t>
      </w:r>
      <w:r w:rsidRPr="003C6DE1">
        <w:rPr>
          <w:rFonts w:ascii="Arial" w:hAnsi="Arial" w:cs="Arial"/>
          <w:color w:val="000000" w:themeColor="text1"/>
          <w:sz w:val="19"/>
          <w:szCs w:val="19"/>
        </w:rPr>
        <w:lastRenderedPageBreak/>
        <w:t xml:space="preserve">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w:t>
      </w:r>
      <w:proofErr w:type="spellStart"/>
      <w:r w:rsidRPr="009B070E">
        <w:rPr>
          <w:rFonts w:ascii="Arial" w:hAnsi="Arial" w:cs="Arial"/>
          <w:color w:val="000000" w:themeColor="text1"/>
          <w:sz w:val="19"/>
          <w:szCs w:val="19"/>
        </w:rPr>
        <w:t>benchmarku</w:t>
      </w:r>
      <w:proofErr w:type="spellEnd"/>
      <w:r w:rsidRPr="009B070E">
        <w:rPr>
          <w:rFonts w:ascii="Arial" w:hAnsi="Arial" w:cs="Arial"/>
          <w:color w:val="000000" w:themeColor="text1"/>
          <w:sz w:val="19"/>
          <w:szCs w:val="19"/>
        </w:rPr>
        <w:t xml:space="preserve">,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w:t>
      </w:r>
      <w:proofErr w:type="spellStart"/>
      <w:r>
        <w:rPr>
          <w:rFonts w:ascii="Arial" w:hAnsi="Arial" w:cs="Arial"/>
          <w:color w:val="000000" w:themeColor="text1"/>
          <w:sz w:val="19"/>
          <w:szCs w:val="19"/>
        </w:rPr>
        <w:t>benchmarkov</w:t>
      </w:r>
      <w:proofErr w:type="spellEnd"/>
      <w:r>
        <w:rPr>
          <w:rFonts w:ascii="Arial" w:hAnsi="Arial" w:cs="Arial"/>
          <w:color w:val="000000" w:themeColor="text1"/>
          <w:sz w:val="19"/>
          <w:szCs w:val="19"/>
        </w:rPr>
        <w:t xml:space="preserve">,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Posudzuje sa zabezpečenie udržateľnosti projektu, t.j. finančného krytia prevádzky projektu (CF - cash </w:t>
            </w:r>
            <w:proofErr w:type="spellStart"/>
            <w:r w:rsidRPr="00E60372">
              <w:rPr>
                <w:rFonts w:ascii="Arial" w:eastAsia="Arial Unicode MS" w:hAnsi="Arial" w:cs="Arial"/>
                <w:color w:val="000000" w:themeColor="text1"/>
                <w:sz w:val="19"/>
                <w:szCs w:val="19"/>
                <w:u w:color="000000"/>
              </w:rPr>
              <w:t>flow</w:t>
            </w:r>
            <w:proofErr w:type="spellEnd"/>
            <w:r w:rsidRPr="00E60372">
              <w:rPr>
                <w:rFonts w:ascii="Arial" w:eastAsia="Arial Unicode MS" w:hAnsi="Arial" w:cs="Arial"/>
                <w:color w:val="000000" w:themeColor="text1"/>
                <w:sz w:val="19"/>
                <w:szCs w:val="19"/>
                <w:u w:color="000000"/>
              </w:rPr>
              <w:t>)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 xml:space="preserve">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w:t>
            </w:r>
            <w:proofErr w:type="spellStart"/>
            <w:r w:rsidRPr="00E60372">
              <w:rPr>
                <w:rFonts w:ascii="Arial" w:hAnsi="Arial" w:cs="Arial"/>
                <w:color w:val="000000" w:themeColor="text1"/>
                <w:sz w:val="19"/>
                <w:szCs w:val="19"/>
                <w:u w:color="000000"/>
              </w:rPr>
              <w:t>Altmanov</w:t>
            </w:r>
            <w:proofErr w:type="spellEnd"/>
            <w:r w:rsidRPr="00E60372">
              <w:rPr>
                <w:rFonts w:ascii="Arial" w:hAnsi="Arial" w:cs="Arial"/>
                <w:color w:val="000000" w:themeColor="text1"/>
                <w:sz w:val="19"/>
                <w:szCs w:val="19"/>
                <w:u w:color="000000"/>
              </w:rPr>
              <w:t xml:space="preserve">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66D3B3BC"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9F1FED">
        <w:rPr>
          <w:rFonts w:ascii="Arial" w:hAnsi="Arial" w:cs="Arial"/>
          <w:color w:val="000000" w:themeColor="text1"/>
          <w:sz w:val="19"/>
          <w:szCs w:val="19"/>
        </w:rPr>
        <w:t xml:space="preserve"> a príloha </w:t>
      </w:r>
      <w:r w:rsidR="009F1FED"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w:t>
      </w:r>
      <w:proofErr w:type="spellStart"/>
      <w:r w:rsidRPr="00E60372">
        <w:rPr>
          <w:rFonts w:ascii="Arial" w:hAnsi="Arial" w:cs="Arial"/>
          <w:color w:val="000000" w:themeColor="text1"/>
          <w:sz w:val="19"/>
          <w:szCs w:val="19"/>
        </w:rPr>
        <w:t>flow</w:t>
      </w:r>
      <w:proofErr w:type="spellEnd"/>
      <w:r w:rsidRPr="00E60372">
        <w:rPr>
          <w:rFonts w:ascii="Arial" w:hAnsi="Arial" w:cs="Arial"/>
          <w:color w:val="000000" w:themeColor="text1"/>
          <w:sz w:val="19"/>
          <w:szCs w:val="19"/>
        </w:rPr>
        <w:t xml:space="preserve">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w:t>
      </w:r>
      <w:proofErr w:type="spellStart"/>
      <w:r w:rsidRPr="004E7F22">
        <w:rPr>
          <w:rFonts w:ascii="Arial" w:hAnsi="Arial" w:cs="Arial"/>
          <w:b/>
          <w:color w:val="000000" w:themeColor="text1"/>
          <w:sz w:val="19"/>
          <w:szCs w:val="19"/>
        </w:rPr>
        <w:t>flow</w:t>
      </w:r>
      <w:proofErr w:type="spellEnd"/>
      <w:r w:rsidRPr="004E7F22">
        <w:rPr>
          <w:rFonts w:ascii="Arial" w:hAnsi="Arial" w:cs="Arial"/>
          <w:b/>
          <w:color w:val="000000" w:themeColor="text1"/>
          <w:sz w:val="19"/>
          <w:szCs w:val="19"/>
        </w:rPr>
        <w:t xml:space="preserve"> projektu – finančná analýza</w:t>
      </w:r>
    </w:p>
    <w:p w14:paraId="1F232B78" w14:textId="2A675E0E"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Hodnotiteľ posudzuje správnosť výpočtu a samotnú hodnotu kumulovaného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príloha č. 5 ŽoNFP</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Poznámka: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môže byť prirodzeným javom pri niektorých typoch projektov, najmä v prvom roku udržateľnosti projektu.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Hodnotiteľ vyhodnotí túto časť kritéria ako „nie“ pokiaľ projekt negeneruje kladné hodnoty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počas celej doby udržateľnosti projektu (s výnimkou prvého roku) a v prípade záporných hodnôt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tomto prípade však musí existovať predpoklad, že sa </w:t>
      </w:r>
      <w:proofErr w:type="spellStart"/>
      <w:r w:rsidRPr="004E7F22">
        <w:rPr>
          <w:rFonts w:ascii="Arial" w:eastAsiaTheme="minorHAnsi" w:hAnsi="Arial" w:cs="Arial"/>
          <w:color w:val="000000" w:themeColor="text1"/>
          <w:sz w:val="19"/>
          <w:szCs w:val="19"/>
          <w:bdr w:val="none" w:sz="0" w:space="0" w:color="auto"/>
          <w:lang w:val="sk-SK"/>
        </w:rPr>
        <w:t>prekleňovací</w:t>
      </w:r>
      <w:proofErr w:type="spellEnd"/>
      <w:r w:rsidRPr="004E7F22">
        <w:rPr>
          <w:rFonts w:ascii="Arial" w:eastAsiaTheme="minorHAnsi" w:hAnsi="Arial" w:cs="Arial"/>
          <w:color w:val="000000" w:themeColor="text1"/>
          <w:sz w:val="19"/>
          <w:szCs w:val="19"/>
          <w:bdr w:val="none" w:sz="0" w:space="0" w:color="auto"/>
          <w:lang w:val="sk-SK"/>
        </w:rPr>
        <w:t xml:space="preserve"> úver splatí s kladných tokov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ďalších rokoch finančnej analýzy počas doby technicko-ekonomickej životaschopnosti investície (t.j. na splatenie tohto úveru možno použiť aj kladné toky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 xml:space="preserve">Posúdenie finančnej situácie – </w:t>
      </w:r>
      <w:proofErr w:type="spellStart"/>
      <w:r w:rsidRPr="004E7F22">
        <w:rPr>
          <w:rFonts w:ascii="Arial" w:eastAsiaTheme="minorHAnsi" w:hAnsi="Arial" w:cs="Arial"/>
          <w:color w:val="000000" w:themeColor="text1"/>
          <w:sz w:val="19"/>
          <w:szCs w:val="19"/>
          <w:u w:val="single"/>
          <w:bdr w:val="none" w:sz="0" w:space="0" w:color="auto"/>
          <w:lang w:val="sk-SK"/>
        </w:rPr>
        <w:t>Altmanov</w:t>
      </w:r>
      <w:proofErr w:type="spellEnd"/>
      <w:r w:rsidRPr="004E7F22">
        <w:rPr>
          <w:rFonts w:ascii="Arial" w:eastAsiaTheme="minorHAnsi" w:hAnsi="Arial" w:cs="Arial"/>
          <w:color w:val="000000" w:themeColor="text1"/>
          <w:sz w:val="19"/>
          <w:szCs w:val="19"/>
          <w:u w:val="single"/>
          <w:bdr w:val="none" w:sz="0" w:space="0" w:color="auto"/>
          <w:lang w:val="sk-SK"/>
        </w:rPr>
        <w:t xml:space="preserve">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roofErr w:type="spellStart"/>
      <w:r w:rsidRPr="004E7F22">
        <w:rPr>
          <w:rFonts w:ascii="Arial" w:eastAsiaTheme="minorHAnsi" w:hAnsi="Arial" w:cs="Arial"/>
          <w:color w:val="000000" w:themeColor="text1"/>
          <w:sz w:val="19"/>
          <w:szCs w:val="19"/>
          <w:bdr w:val="none" w:sz="0" w:space="0" w:color="auto"/>
          <w:lang w:val="sk-SK"/>
        </w:rPr>
        <w:t>Altmanov</w:t>
      </w:r>
      <w:proofErr w:type="spellEnd"/>
      <w:r w:rsidRPr="004E7F22">
        <w:rPr>
          <w:rFonts w:ascii="Arial" w:eastAsiaTheme="minorHAnsi" w:hAnsi="Arial" w:cs="Arial"/>
          <w:color w:val="000000" w:themeColor="text1"/>
          <w:sz w:val="19"/>
          <w:szCs w:val="19"/>
          <w:bdr w:val="none" w:sz="0" w:space="0" w:color="auto"/>
          <w:lang w:val="sk-SK"/>
        </w:rPr>
        <w:t xml:space="preserve">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proofErr w:type="spellStart"/>
      <w:r w:rsidRPr="004E7F22">
        <w:rPr>
          <w:rFonts w:ascii="Arial" w:eastAsiaTheme="minorHAnsi" w:hAnsi="Arial" w:cs="Arial"/>
          <w:b/>
          <w:color w:val="000000" w:themeColor="text1"/>
          <w:sz w:val="19"/>
          <w:szCs w:val="19"/>
          <w:bdr w:val="none" w:sz="0" w:space="0" w:color="auto"/>
          <w:lang w:val="sk-SK"/>
        </w:rPr>
        <w:t>Altmanov</w:t>
      </w:r>
      <w:proofErr w:type="spellEnd"/>
      <w:r w:rsidRPr="004E7F22">
        <w:rPr>
          <w:rFonts w:ascii="Arial" w:eastAsiaTheme="minorHAnsi" w:hAnsi="Arial" w:cs="Arial"/>
          <w:b/>
          <w:color w:val="000000" w:themeColor="text1"/>
          <w:sz w:val="19"/>
          <w:szCs w:val="19"/>
          <w:bdr w:val="none" w:sz="0" w:space="0" w:color="auto"/>
          <w:lang w:val="sk-SK"/>
        </w:rPr>
        <w:t xml:space="preserve">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Posúdenie finančnej situácie subjektov verejného sektora, resp. subjektov založených za iným účelom než je podnikanie a dosahovanie zisku nie je možné posúdiť na základe </w:t>
      </w:r>
      <w:proofErr w:type="spellStart"/>
      <w:r w:rsidRPr="004E7F22">
        <w:rPr>
          <w:rFonts w:ascii="Arial" w:eastAsiaTheme="minorHAnsi" w:hAnsi="Arial" w:cs="Arial"/>
          <w:color w:val="000000" w:themeColor="text1"/>
          <w:sz w:val="19"/>
          <w:szCs w:val="19"/>
          <w:bdr w:val="none" w:sz="0" w:space="0" w:color="auto"/>
          <w:lang w:val="sk-SK"/>
        </w:rPr>
        <w:t>Altmanovho</w:t>
      </w:r>
      <w:proofErr w:type="spellEnd"/>
      <w:r w:rsidRPr="004E7F22">
        <w:rPr>
          <w:rFonts w:ascii="Arial" w:eastAsiaTheme="minorHAnsi" w:hAnsi="Arial" w:cs="Arial"/>
          <w:color w:val="000000" w:themeColor="text1"/>
          <w:sz w:val="19"/>
          <w:szCs w:val="19"/>
          <w:bdr w:val="none" w:sz="0" w:space="0" w:color="auto"/>
          <w:lang w:val="sk-SK"/>
        </w:rPr>
        <w:t xml:space="preserve">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4FDF028B"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Vyhodnotí hodnotiteľ platobnú schopnosť ako nedostatočnú.</w:t>
      </w:r>
    </w:p>
    <w:p w14:paraId="50A806CC" w14:textId="77777777" w:rsidR="002B15AA" w:rsidRDefault="002B15AA" w:rsidP="002B15AA">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9717526" w14:textId="77777777" w:rsidR="002B15AA" w:rsidRPr="004E7F22" w:rsidRDefault="002B15AA"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z finančnej analýzy projektu ako aj pri posúdení finančnej situácie žiadateľa na základe údajov z účtovných závierok uviedol „áno“. Dvakrát „áno“ znamená, že projekt vyhovel kritériu.</w:t>
      </w:r>
    </w:p>
    <w:p w14:paraId="1531B062" w14:textId="35614E0C" w:rsidR="00621A84"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4CCC073"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E0001D2" w14:textId="1152D3D9" w:rsidR="00E462E6" w:rsidRDefault="00E462E6" w:rsidP="00621A84">
      <w:pPr>
        <w:spacing w:before="120" w:after="120" w:line="288" w:lineRule="auto"/>
        <w:jc w:val="both"/>
        <w:rPr>
          <w:rFonts w:ascii="Arial" w:hAnsi="Arial" w:cs="Arial"/>
          <w:color w:val="000000" w:themeColor="text1"/>
          <w:sz w:val="19"/>
          <w:szCs w:val="19"/>
        </w:rPr>
      </w:pPr>
    </w:p>
    <w:p w14:paraId="3195D75E" w14:textId="5C73F914" w:rsidR="00E462E6" w:rsidRDefault="00E462E6" w:rsidP="00621A84">
      <w:pPr>
        <w:spacing w:before="120" w:after="120" w:line="288" w:lineRule="auto"/>
        <w:jc w:val="both"/>
        <w:rPr>
          <w:rFonts w:ascii="Arial" w:hAnsi="Arial" w:cs="Arial"/>
          <w:color w:val="000000" w:themeColor="text1"/>
          <w:sz w:val="19"/>
          <w:szCs w:val="19"/>
        </w:rPr>
      </w:pPr>
    </w:p>
    <w:p w14:paraId="68275C7D" w14:textId="49141AA6" w:rsidR="00E462E6" w:rsidRDefault="00E462E6" w:rsidP="00621A84">
      <w:pPr>
        <w:spacing w:before="120" w:after="120" w:line="288" w:lineRule="auto"/>
        <w:jc w:val="both"/>
        <w:rPr>
          <w:rFonts w:ascii="Arial" w:hAnsi="Arial" w:cs="Arial"/>
          <w:color w:val="000000" w:themeColor="text1"/>
          <w:sz w:val="19"/>
          <w:szCs w:val="19"/>
        </w:rPr>
      </w:pPr>
    </w:p>
    <w:p w14:paraId="234F3A15" w14:textId="3174010F" w:rsidR="00E462E6" w:rsidRDefault="00E462E6" w:rsidP="00621A84">
      <w:pPr>
        <w:spacing w:before="120" w:after="120" w:line="288" w:lineRule="auto"/>
        <w:jc w:val="both"/>
        <w:rPr>
          <w:rFonts w:ascii="Arial" w:hAnsi="Arial" w:cs="Arial"/>
          <w:color w:val="000000" w:themeColor="text1"/>
          <w:sz w:val="19"/>
          <w:szCs w:val="19"/>
        </w:rPr>
      </w:pPr>
    </w:p>
    <w:p w14:paraId="4A597696" w14:textId="65274609" w:rsidR="00E462E6" w:rsidRDefault="00E462E6" w:rsidP="00621A84">
      <w:pPr>
        <w:spacing w:before="120" w:after="120" w:line="288" w:lineRule="auto"/>
        <w:jc w:val="both"/>
        <w:rPr>
          <w:rFonts w:ascii="Arial" w:hAnsi="Arial" w:cs="Arial"/>
          <w:color w:val="000000" w:themeColor="text1"/>
          <w:sz w:val="19"/>
          <w:szCs w:val="19"/>
        </w:rPr>
      </w:pPr>
    </w:p>
    <w:p w14:paraId="2EB6B68A" w14:textId="32859BDC" w:rsidR="00E462E6" w:rsidRDefault="00E462E6" w:rsidP="00621A84">
      <w:pPr>
        <w:spacing w:before="120" w:after="120" w:line="288" w:lineRule="auto"/>
        <w:jc w:val="both"/>
        <w:rPr>
          <w:rFonts w:ascii="Arial" w:hAnsi="Arial" w:cs="Arial"/>
          <w:color w:val="000000" w:themeColor="text1"/>
          <w:sz w:val="19"/>
          <w:szCs w:val="19"/>
        </w:rPr>
      </w:pPr>
    </w:p>
    <w:p w14:paraId="4AB90496" w14:textId="36F1DB24" w:rsidR="00E462E6" w:rsidRDefault="00E462E6" w:rsidP="00621A84">
      <w:pPr>
        <w:spacing w:before="120" w:after="120" w:line="288" w:lineRule="auto"/>
        <w:jc w:val="both"/>
        <w:rPr>
          <w:rFonts w:ascii="Arial" w:hAnsi="Arial" w:cs="Arial"/>
          <w:color w:val="000000" w:themeColor="text1"/>
          <w:sz w:val="19"/>
          <w:szCs w:val="19"/>
        </w:rPr>
      </w:pPr>
    </w:p>
    <w:p w14:paraId="7770B616" w14:textId="3A066B2B" w:rsidR="00E462E6" w:rsidRDefault="00E462E6" w:rsidP="00621A84">
      <w:pPr>
        <w:spacing w:before="120" w:after="120" w:line="288" w:lineRule="auto"/>
        <w:jc w:val="both"/>
        <w:rPr>
          <w:rFonts w:ascii="Arial" w:hAnsi="Arial" w:cs="Arial"/>
          <w:color w:val="000000" w:themeColor="text1"/>
          <w:sz w:val="19"/>
          <w:szCs w:val="19"/>
        </w:rPr>
      </w:pPr>
    </w:p>
    <w:p w14:paraId="234A3028" w14:textId="702638B5" w:rsidR="00E462E6" w:rsidRDefault="00E462E6" w:rsidP="00621A84">
      <w:pPr>
        <w:spacing w:before="120" w:after="120" w:line="288" w:lineRule="auto"/>
        <w:jc w:val="both"/>
        <w:rPr>
          <w:rFonts w:ascii="Arial" w:hAnsi="Arial" w:cs="Arial"/>
          <w:color w:val="000000" w:themeColor="text1"/>
          <w:sz w:val="19"/>
          <w:szCs w:val="19"/>
        </w:rPr>
      </w:pPr>
    </w:p>
    <w:p w14:paraId="055A7137" w14:textId="77777777" w:rsidR="00E462E6" w:rsidRDefault="00E462E6" w:rsidP="00621A84">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 xml:space="preserve">rozpočtu a podrobného </w:t>
      </w:r>
      <w:proofErr w:type="spellStart"/>
      <w:r w:rsidRPr="00613DDB">
        <w:rPr>
          <w:rFonts w:ascii="Arial" w:eastAsiaTheme="minorHAnsi" w:hAnsi="Arial" w:cs="Arial"/>
          <w:color w:val="000000" w:themeColor="text1"/>
          <w:sz w:val="19"/>
          <w:szCs w:val="19"/>
          <w:bdr w:val="none" w:sz="0" w:space="0" w:color="auto"/>
          <w:lang w:val="sk-SK"/>
        </w:rPr>
        <w:t>položkového</w:t>
      </w:r>
      <w:proofErr w:type="spellEnd"/>
      <w:r w:rsidRPr="00613DDB">
        <w:rPr>
          <w:rFonts w:ascii="Arial" w:eastAsiaTheme="minorHAnsi" w:hAnsi="Arial" w:cs="Arial"/>
          <w:color w:val="000000" w:themeColor="text1"/>
          <w:sz w:val="19"/>
          <w:szCs w:val="19"/>
          <w:bdr w:val="none" w:sz="0" w:space="0" w:color="auto"/>
          <w:lang w:val="sk-SK"/>
        </w:rPr>
        <w:t xml:space="preserve">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7F9D8" w14:textId="77777777" w:rsidR="000A02B4" w:rsidRDefault="000A02B4">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7864CF6C" w:rsidR="008B1F42" w:rsidRDefault="009F59B5" w:rsidP="009F59B5">
        <w:pPr>
          <w:pStyle w:val="Pta"/>
        </w:pPr>
        <w:r w:rsidRPr="00BE7612">
          <w:rPr>
            <w:rFonts w:ascii="Arial" w:hAnsi="Arial" w:cs="Arial"/>
            <w:sz w:val="16"/>
            <w:szCs w:val="16"/>
          </w:rPr>
          <w:t xml:space="preserve">Príručka pre odborných hodnotiteľov IROP, verzia </w:t>
        </w:r>
        <w:r w:rsidR="00271A85">
          <w:rPr>
            <w:rFonts w:ascii="Arial" w:hAnsi="Arial" w:cs="Arial"/>
            <w:sz w:val="16"/>
            <w:szCs w:val="16"/>
          </w:rPr>
          <w:t>12.</w:t>
        </w:r>
        <w:del w:id="0" w:author="OM1" w:date="2022-05-25T09:31:00Z">
          <w:r w:rsidR="00271A85" w:rsidDel="00F70469">
            <w:rPr>
              <w:rFonts w:ascii="Arial" w:hAnsi="Arial" w:cs="Arial"/>
              <w:sz w:val="16"/>
              <w:szCs w:val="16"/>
            </w:rPr>
            <w:delText>0</w:delText>
          </w:r>
        </w:del>
        <w:ins w:id="1" w:author="OM1" w:date="2022-05-25T09:31:00Z">
          <w:r w:rsidR="00F70469">
            <w:rPr>
              <w:rFonts w:ascii="Arial" w:hAnsi="Arial" w:cs="Arial"/>
              <w:sz w:val="16"/>
              <w:szCs w:val="16"/>
            </w:rPr>
            <w:t>1</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A33DF" w14:textId="77777777" w:rsidR="000A02B4" w:rsidRDefault="000A02B4">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F1894" w14:textId="77777777" w:rsidR="000A02B4" w:rsidRDefault="000A02B4">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54F62761"/>
    <w:multiLevelType w:val="hybridMultilevel"/>
    <w:tmpl w:val="D1B48362"/>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1"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B43316"/>
    <w:multiLevelType w:val="hybridMultilevel"/>
    <w:tmpl w:val="23445EFC"/>
    <w:lvl w:ilvl="0" w:tplc="3804794A">
      <w:numFmt w:val="bullet"/>
      <w:lvlText w:val="-"/>
      <w:lvlJc w:val="left"/>
      <w:pPr>
        <w:ind w:left="720" w:hanging="360"/>
      </w:pPr>
      <w:rPr>
        <w:rFonts w:ascii="Arial" w:eastAsia="Times New Roman" w:hAnsi="Arial" w:hint="default"/>
        <w:b w:val="0"/>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656531C2"/>
    <w:multiLevelType w:val="hybridMultilevel"/>
    <w:tmpl w:val="18D4D074"/>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1"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2"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6"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0"/>
  </w:num>
  <w:num w:numId="4">
    <w:abstractNumId w:val="43"/>
  </w:num>
  <w:num w:numId="5">
    <w:abstractNumId w:val="44"/>
  </w:num>
  <w:num w:numId="6">
    <w:abstractNumId w:val="11"/>
  </w:num>
  <w:num w:numId="7">
    <w:abstractNumId w:val="40"/>
  </w:num>
  <w:num w:numId="8">
    <w:abstractNumId w:val="15"/>
  </w:num>
  <w:num w:numId="9">
    <w:abstractNumId w:val="16"/>
  </w:num>
  <w:num w:numId="10">
    <w:abstractNumId w:val="7"/>
  </w:num>
  <w:num w:numId="11">
    <w:abstractNumId w:val="22"/>
  </w:num>
  <w:num w:numId="12">
    <w:abstractNumId w:val="18"/>
  </w:num>
  <w:num w:numId="13">
    <w:abstractNumId w:val="39"/>
  </w:num>
  <w:num w:numId="14">
    <w:abstractNumId w:val="28"/>
  </w:num>
  <w:num w:numId="15">
    <w:abstractNumId w:val="17"/>
  </w:num>
  <w:num w:numId="16">
    <w:abstractNumId w:val="13"/>
  </w:num>
  <w:num w:numId="17">
    <w:abstractNumId w:val="25"/>
  </w:num>
  <w:num w:numId="18">
    <w:abstractNumId w:val="42"/>
  </w:num>
  <w:num w:numId="19">
    <w:abstractNumId w:val="35"/>
  </w:num>
  <w:num w:numId="20">
    <w:abstractNumId w:val="5"/>
  </w:num>
  <w:num w:numId="21">
    <w:abstractNumId w:val="3"/>
  </w:num>
  <w:num w:numId="22">
    <w:abstractNumId w:val="46"/>
  </w:num>
  <w:num w:numId="23">
    <w:abstractNumId w:val="9"/>
  </w:num>
  <w:num w:numId="24">
    <w:abstractNumId w:val="46"/>
  </w:num>
  <w:num w:numId="25">
    <w:abstractNumId w:val="3"/>
  </w:num>
  <w:num w:numId="26">
    <w:abstractNumId w:val="9"/>
  </w:num>
  <w:num w:numId="27">
    <w:abstractNumId w:val="8"/>
  </w:num>
  <w:num w:numId="28">
    <w:abstractNumId w:val="37"/>
  </w:num>
  <w:num w:numId="29">
    <w:abstractNumId w:val="33"/>
  </w:num>
  <w:num w:numId="30">
    <w:abstractNumId w:val="45"/>
  </w:num>
  <w:num w:numId="31">
    <w:abstractNumId w:val="29"/>
  </w:num>
  <w:num w:numId="32">
    <w:abstractNumId w:val="21"/>
  </w:num>
  <w:num w:numId="33">
    <w:abstractNumId w:val="23"/>
  </w:num>
  <w:num w:numId="34">
    <w:abstractNumId w:val="4"/>
  </w:num>
  <w:num w:numId="35">
    <w:abstractNumId w:val="38"/>
  </w:num>
  <w:num w:numId="36">
    <w:abstractNumId w:val="26"/>
  </w:num>
  <w:num w:numId="37">
    <w:abstractNumId w:val="19"/>
  </w:num>
  <w:num w:numId="38">
    <w:abstractNumId w:val="12"/>
  </w:num>
  <w:num w:numId="39">
    <w:abstractNumId w:val="31"/>
  </w:num>
  <w:num w:numId="40">
    <w:abstractNumId w:val="36"/>
  </w:num>
  <w:num w:numId="41">
    <w:abstractNumId w:val="24"/>
  </w:num>
  <w:num w:numId="42">
    <w:abstractNumId w:val="41"/>
  </w:num>
  <w:num w:numId="43">
    <w:abstractNumId w:val="30"/>
  </w:num>
  <w:num w:numId="44">
    <w:abstractNumId w:val="2"/>
  </w:num>
  <w:num w:numId="45">
    <w:abstractNumId w:val="1"/>
  </w:num>
  <w:num w:numId="46">
    <w:abstractNumId w:val="14"/>
  </w:num>
  <w:num w:numId="47">
    <w:abstractNumId w:val="10"/>
  </w:num>
  <w:num w:numId="48">
    <w:abstractNumId w:val="27"/>
  </w:num>
  <w:num w:numId="49">
    <w:abstractNumId w:val="34"/>
  </w:num>
  <w:num w:numId="50">
    <w:abstractNumId w:val="3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02B4"/>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B7401"/>
    <w:rsid w:val="001C000E"/>
    <w:rsid w:val="001C1F44"/>
    <w:rsid w:val="001C7563"/>
    <w:rsid w:val="001D0B8B"/>
    <w:rsid w:val="001D15EF"/>
    <w:rsid w:val="001D1854"/>
    <w:rsid w:val="001D1A22"/>
    <w:rsid w:val="001D2B50"/>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1A85"/>
    <w:rsid w:val="00275CCF"/>
    <w:rsid w:val="00281453"/>
    <w:rsid w:val="0028704D"/>
    <w:rsid w:val="00293720"/>
    <w:rsid w:val="002942EF"/>
    <w:rsid w:val="00295AC2"/>
    <w:rsid w:val="00295F74"/>
    <w:rsid w:val="00297E2A"/>
    <w:rsid w:val="002A0F60"/>
    <w:rsid w:val="002A2C37"/>
    <w:rsid w:val="002B15AA"/>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737C0"/>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5602B"/>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A77"/>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1FED"/>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24BF"/>
    <w:rsid w:val="00CC2F1B"/>
    <w:rsid w:val="00CC4336"/>
    <w:rsid w:val="00CD43AB"/>
    <w:rsid w:val="00CD5D6A"/>
    <w:rsid w:val="00CE65FF"/>
    <w:rsid w:val="00CF12B4"/>
    <w:rsid w:val="00CF1494"/>
    <w:rsid w:val="00CF2402"/>
    <w:rsid w:val="00CF3C08"/>
    <w:rsid w:val="00CF4836"/>
    <w:rsid w:val="00D05B26"/>
    <w:rsid w:val="00D06F22"/>
    <w:rsid w:val="00D07504"/>
    <w:rsid w:val="00D07E0F"/>
    <w:rsid w:val="00D1737B"/>
    <w:rsid w:val="00D2210A"/>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62E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0469"/>
    <w:rsid w:val="00F76769"/>
    <w:rsid w:val="00F935A9"/>
    <w:rsid w:val="00F93B3F"/>
    <w:rsid w:val="00F93FD7"/>
    <w:rsid w:val="00F96569"/>
    <w:rsid w:val="00FA0D53"/>
    <w:rsid w:val="00FA2944"/>
    <w:rsid w:val="00FA39E2"/>
    <w:rsid w:val="00FA416E"/>
    <w:rsid w:val="00FA447C"/>
    <w:rsid w:val="00FA6338"/>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i.sk/products/lawText/1/90454/1/2/ASPI%253A/61/2015%20Z.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6B294-0D14-4313-829B-9D91345D4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6978</Words>
  <Characters>39781</Characters>
  <Application>Microsoft Office Word</Application>
  <DocSecurity>0</DocSecurity>
  <Lines>331</Lines>
  <Paragraphs>93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13</cp:revision>
  <cp:lastPrinted>2016-08-27T16:57:00Z</cp:lastPrinted>
  <dcterms:created xsi:type="dcterms:W3CDTF">2021-06-15T08:51:00Z</dcterms:created>
  <dcterms:modified xsi:type="dcterms:W3CDTF">2022-05-25T07:31:00Z</dcterms:modified>
</cp:coreProperties>
</file>